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</w:t>
      </w:r>
      <w:r>
        <w:rPr>
          <w:rFonts w:ascii="宋体" w:hAnsi="宋体"/>
          <w:b/>
          <w:sz w:val="24"/>
          <w:szCs w:val="24"/>
        </w:rPr>
        <w:t>传染病、性传播疾病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年临床执业医师《传染病、性传播疾病》考试大纲已经顺利公布，请广大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临床执业医师考生参考：</w:t>
      </w:r>
    </w:p>
    <w:tbl>
      <w:tblPr>
        <w:tblStyle w:val="5"/>
        <w:tblW w:w="9377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2694"/>
        <w:gridCol w:w="55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十二、传染病、性传播疾病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（一）传染病总论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（1）感染过程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（2）感染过程中病原体作用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（3）感染过程中免疫应答作用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（4）流行的基本条件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（5）影响流行过程的因素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（6）基本特征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（7）诊断的主要方法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（8）治疗与主要预防方法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（二）常见传染病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1.病毒性肝炎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）临床分型及表现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）慢性肝炎和重型肝炎的治疗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2.肾综合征出血热（流行性出血热）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（5）各期治疗要点与主要预防措施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3.流行性乙型脑炎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（4）诊断、确诊依据与鉴别诊断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（5）治疗原则与预防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4.钩端螺旋体病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5.伤寒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）病原治疗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6.细菌性痢疾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（5）病原治疗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7.霍乱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（6）补液疗法及病原治疗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8.流行性脑脊髓膜炎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（1）病原学及分型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（3）临床分型及表现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（5）病原治疗及暴发型流脑的治疗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9.疟疾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  <w:r>
              <w:rPr>
                <w:rFonts w:hint="eastAsia" w:ascii="宋体" w:hAnsi="宋体"/>
                <w:sz w:val="24"/>
                <w:szCs w:val="24"/>
              </w:rPr>
              <w:t>种类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（3）典型间日疟的临床表现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10.日本血吸虫病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（4）诊断及确诊依据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（5）病原治疗与预防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11.囊尾蚴病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（4）确诊依据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12.艾滋病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（3）临床分期及各期主要临床表现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（5）抗病毒治疗与预防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（三）性传播疾病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1.淋病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（1）病原体及其特点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2.梅毒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（1）病原体及其特点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（5）实验室诊断依据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（6）治疗与预防措施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3.生殖道沙眼衣原体感染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（1）病原体及其特点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4.生殖道病毒感染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（1）生殖器疱疹的传播途径、临床表现、诊断依据、治疗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（2）生殖道巨细胞病毒感染对胎儿、新生儿的危害及诊断依据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5.尖锐湿疣</w:t>
            </w:r>
          </w:p>
        </w:tc>
        <w:tc>
          <w:tcPr>
            <w:tcW w:w="5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（2）传播途径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1FEC"/>
    <w:rsid w:val="0010227E"/>
    <w:rsid w:val="004701F3"/>
    <w:rsid w:val="008435EC"/>
    <w:rsid w:val="00995C89"/>
    <w:rsid w:val="009E1CB6"/>
    <w:rsid w:val="00A11FEC"/>
    <w:rsid w:val="00C26BF0"/>
    <w:rsid w:val="00C533B1"/>
    <w:rsid w:val="00CB2C02"/>
    <w:rsid w:val="2400213F"/>
    <w:rsid w:val="285E1401"/>
    <w:rsid w:val="3BE9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</Words>
  <Characters>1008</Characters>
  <Lines>8</Lines>
  <Paragraphs>2</Paragraphs>
  <TotalTime>0</TotalTime>
  <ScaleCrop>false</ScaleCrop>
  <LinksUpToDate>false</LinksUpToDate>
  <CharactersWithSpaces>1182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2017-03-21T02:44:00Z</dcterms:created>
  <dc:creator>DELL</dc:creator>
  <cp:lastModifiedBy>酷酷d灵魂</cp:lastModifiedBy>
  <dcterms:modified xsi:type="dcterms:W3CDTF">2019-12-05T02:50:22Z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